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CD0" w:rsidRPr="00A06E93" w:rsidRDefault="00816CD0" w:rsidP="0022372C">
      <w:pPr>
        <w:rPr>
          <w:rFonts w:ascii="Century" w:eastAsia="ＭＳ Ｐ明朝" w:hAnsi="Century"/>
        </w:rPr>
      </w:pPr>
      <w:r w:rsidRPr="00A06E93">
        <w:rPr>
          <w:rFonts w:ascii="Century" w:eastAsia="ＭＳ Ｐ明朝" w:hAnsi="Century"/>
        </w:rPr>
        <w:t>L-2022-003</w:t>
      </w:r>
      <w:r w:rsidRPr="00A06E93">
        <w:rPr>
          <w:rFonts w:ascii="Century" w:eastAsia="ＭＳ Ｐ明朝" w:hAnsi="Century"/>
        </w:rPr>
        <w:t>「</w:t>
      </w:r>
      <w:r w:rsidRPr="00A06E93">
        <w:rPr>
          <w:rFonts w:ascii="Century" w:eastAsia="ＭＳ Ｐ明朝" w:hAnsi="Century"/>
        </w:rPr>
        <w:t>[1008]</w:t>
      </w:r>
      <w:r w:rsidRPr="00A06E93">
        <w:rPr>
          <w:rFonts w:ascii="Century" w:eastAsia="ＭＳ Ｐ明朝" w:hAnsi="Century"/>
        </w:rPr>
        <w:t>帳票年月日の定義、運用の詳細での例示の改訂」について</w:t>
      </w:r>
    </w:p>
    <w:p w:rsidR="00816CD0" w:rsidRPr="00A06E93" w:rsidRDefault="00816CD0" w:rsidP="0022372C">
      <w:pPr>
        <w:ind w:leftChars="202" w:left="424"/>
        <w:rPr>
          <w:rFonts w:ascii="Century" w:eastAsia="ＭＳ Ｐ明朝" w:hAnsi="Century"/>
        </w:rPr>
      </w:pPr>
    </w:p>
    <w:p w:rsidR="00816CD0" w:rsidRPr="00A06E93" w:rsidRDefault="00816CD0" w:rsidP="0022372C">
      <w:pPr>
        <w:ind w:firstLineChars="100" w:firstLine="210"/>
        <w:rPr>
          <w:rFonts w:ascii="Century" w:eastAsia="ＭＳ Ｐ明朝" w:hAnsi="Century"/>
        </w:rPr>
      </w:pPr>
      <w:r w:rsidRPr="00A06E93">
        <w:rPr>
          <w:rFonts w:ascii="Century" w:eastAsia="ＭＳ Ｐ明朝" w:hAnsi="Century"/>
        </w:rPr>
        <w:t>以下のとおり、各項目の運用の詳細に対して、取り扱い（運用）の変更に繋がるような説明を新たに追加して記載する必要はないと考えている。</w:t>
      </w:r>
    </w:p>
    <w:p w:rsidR="00816CD0" w:rsidRPr="00A06E93" w:rsidRDefault="00816CD0" w:rsidP="0022372C">
      <w:pPr>
        <w:ind w:leftChars="202" w:left="424"/>
        <w:rPr>
          <w:rFonts w:ascii="Century" w:eastAsia="ＭＳ Ｐ明朝" w:hAnsi="Century"/>
        </w:rPr>
      </w:pPr>
    </w:p>
    <w:p w:rsidR="00816CD0" w:rsidRPr="00A06E93" w:rsidRDefault="00816CD0" w:rsidP="0022372C">
      <w:pPr>
        <w:ind w:leftChars="1" w:left="424" w:hangingChars="201" w:hanging="422"/>
        <w:rPr>
          <w:rFonts w:ascii="Century" w:eastAsia="ＭＳ Ｐ明朝" w:hAnsi="Century"/>
        </w:rPr>
      </w:pPr>
      <w:r w:rsidRPr="00A06E93">
        <w:rPr>
          <w:rFonts w:ascii="Century" w:eastAsia="ＭＳ Ｐ明朝" w:hAnsi="Century"/>
        </w:rPr>
        <w:t>(1).</w:t>
      </w:r>
      <w:r w:rsidRPr="00A06E93">
        <w:rPr>
          <w:rFonts w:ascii="Century" w:eastAsia="ＭＳ Ｐ明朝" w:hAnsi="Century"/>
        </w:rPr>
        <w:t>項目の定義は全メッセージ共通になっており、</w:t>
      </w:r>
      <w:r w:rsidRPr="00A06E93">
        <w:rPr>
          <w:rFonts w:ascii="Century" w:eastAsia="ＭＳ Ｐ明朝" w:hAnsi="Century"/>
        </w:rPr>
        <w:t>[1008]</w:t>
      </w:r>
      <w:r w:rsidRPr="00A06E93">
        <w:rPr>
          <w:rFonts w:ascii="Century" w:eastAsia="ＭＳ Ｐ明朝" w:hAnsi="Century"/>
        </w:rPr>
        <w:t>帳票年月日に対する「帳票に記載する年月日」の定義は変えない方がよい。定義内で、関係のないメッセージの例示が不要であれば、その部分は削除する。</w:t>
      </w:r>
    </w:p>
    <w:p w:rsidR="00816CD0" w:rsidRPr="00A06E93" w:rsidRDefault="0022372C" w:rsidP="0022372C">
      <w:pPr>
        <w:ind w:leftChars="202" w:left="424"/>
        <w:rPr>
          <w:rFonts w:ascii="Century" w:eastAsia="ＭＳ Ｐ明朝" w:hAnsi="Century"/>
        </w:rPr>
      </w:pPr>
      <w:r w:rsidRPr="00A06E93">
        <w:rPr>
          <w:rFonts w:ascii="ＭＳ 明朝" w:eastAsia="ＭＳ 明朝" w:hAnsi="ＭＳ 明朝" w:cs="ＭＳ 明朝" w:hint="eastAsia"/>
        </w:rPr>
        <w:t>①</w:t>
      </w:r>
      <w:r w:rsidRPr="00A06E93">
        <w:rPr>
          <w:rFonts w:ascii="Century" w:eastAsia="ＭＳ Ｐ明朝" w:hAnsi="Century"/>
        </w:rPr>
        <w:t xml:space="preserve">　</w:t>
      </w:r>
      <w:r w:rsidR="00816CD0" w:rsidRPr="00A06E93">
        <w:rPr>
          <w:rFonts w:ascii="Century" w:eastAsia="ＭＳ Ｐ明朝" w:hAnsi="Century"/>
        </w:rPr>
        <w:t>請求書の</w:t>
      </w:r>
      <w:r w:rsidR="00816CD0" w:rsidRPr="00A06E93">
        <w:rPr>
          <w:rFonts w:ascii="Century" w:eastAsia="ＭＳ Ｐ明朝" w:hAnsi="Century"/>
        </w:rPr>
        <w:t>[1008]</w:t>
      </w:r>
      <w:r w:rsidR="00816CD0" w:rsidRPr="00A06E93">
        <w:rPr>
          <w:rFonts w:ascii="Century" w:eastAsia="ＭＳ Ｐ明朝" w:hAnsi="Century"/>
        </w:rPr>
        <w:t>帳票年月日</w:t>
      </w:r>
      <w:r w:rsidRPr="00A06E93">
        <w:rPr>
          <w:rFonts w:ascii="Century" w:eastAsia="ＭＳ Ｐ明朝" w:hAnsi="Century"/>
        </w:rPr>
        <w:t xml:space="preserve">　</w:t>
      </w:r>
      <w:r w:rsidR="00816CD0" w:rsidRPr="00A06E93">
        <w:rPr>
          <w:rFonts w:ascii="Century" w:eastAsia="ＭＳ Ｐ明朝" w:hAnsi="Century"/>
        </w:rPr>
        <w:t>→</w:t>
      </w:r>
      <w:r w:rsidRPr="00A06E93">
        <w:rPr>
          <w:rFonts w:ascii="Century" w:eastAsia="ＭＳ Ｐ明朝" w:hAnsi="Century"/>
        </w:rPr>
        <w:t xml:space="preserve">　</w:t>
      </w:r>
      <w:r w:rsidR="00816CD0" w:rsidRPr="00A06E93">
        <w:rPr>
          <w:rFonts w:ascii="Century" w:eastAsia="ＭＳ Ｐ明朝" w:hAnsi="Century"/>
        </w:rPr>
        <w:t>受注者が当該メッセージ（請求書）を発行した年月日を記載</w:t>
      </w:r>
    </w:p>
    <w:p w:rsidR="00816CD0" w:rsidRPr="00A06E93" w:rsidRDefault="00816CD0" w:rsidP="0022372C">
      <w:pPr>
        <w:ind w:leftChars="1" w:left="424" w:hangingChars="201" w:hanging="422"/>
        <w:rPr>
          <w:rFonts w:ascii="Century" w:eastAsia="ＭＳ Ｐ明朝" w:hAnsi="Century"/>
        </w:rPr>
      </w:pPr>
      <w:r w:rsidRPr="00A06E93">
        <w:rPr>
          <w:rFonts w:ascii="Century" w:eastAsia="ＭＳ Ｐ明朝" w:hAnsi="Century"/>
        </w:rPr>
        <w:t>(2).</w:t>
      </w:r>
      <w:r w:rsidRPr="00A06E93">
        <w:rPr>
          <w:rFonts w:ascii="Century" w:eastAsia="ＭＳ Ｐ明朝" w:hAnsi="Century"/>
        </w:rPr>
        <w:t>「適格請求書等保存方式いわゆるインボイス制度への対応」に対して、今回、新たに章を設けてその対応について記載しており、取引年月日に関する説明を補強するなら、この章の説明で補強すべきである。</w:t>
      </w:r>
    </w:p>
    <w:p w:rsidR="00816CD0" w:rsidRPr="00A06E93" w:rsidRDefault="0022372C" w:rsidP="0022372C">
      <w:pPr>
        <w:ind w:leftChars="202" w:left="424"/>
        <w:rPr>
          <w:rFonts w:ascii="Century" w:eastAsia="ＭＳ Ｐ明朝" w:hAnsi="Century"/>
        </w:rPr>
      </w:pPr>
      <w:r w:rsidRPr="00A06E93">
        <w:rPr>
          <w:rFonts w:ascii="Century" w:eastAsia="ＭＳ Ｐ明朝" w:hAnsi="Century"/>
        </w:rPr>
        <w:t>ただ</w:t>
      </w:r>
      <w:r w:rsidR="00816CD0" w:rsidRPr="00A06E93">
        <w:rPr>
          <w:rFonts w:ascii="Century" w:eastAsia="ＭＳ Ｐ明朝" w:hAnsi="Century"/>
        </w:rPr>
        <w:t>し、各社の業務運用に関わる内容に対して、踏み込んだ記述を行うことは難しく、今回、実装規約では、適格請求書に必要な記載事項に対して、請求メッセージにおける対応する項目を提示する程度に止めている。</w:t>
      </w:r>
    </w:p>
    <w:p w:rsidR="00816CD0" w:rsidRPr="00A06E93" w:rsidRDefault="00816CD0" w:rsidP="0022372C">
      <w:pPr>
        <w:pStyle w:val="a7"/>
        <w:numPr>
          <w:ilvl w:val="0"/>
          <w:numId w:val="1"/>
        </w:numPr>
        <w:ind w:leftChars="0"/>
        <w:rPr>
          <w:rFonts w:ascii="Century" w:eastAsia="ＭＳ Ｐ明朝" w:hAnsi="Century"/>
        </w:rPr>
      </w:pPr>
      <w:r w:rsidRPr="00A06E93">
        <w:rPr>
          <w:rFonts w:ascii="Century" w:eastAsia="ＭＳ Ｐ明朝" w:hAnsi="Century"/>
        </w:rPr>
        <w:t>必要な記載事項</w:t>
      </w:r>
      <w:r w:rsidRPr="00A06E93">
        <w:rPr>
          <w:rFonts w:ascii="ＭＳ 明朝" w:eastAsia="ＭＳ 明朝" w:hAnsi="ＭＳ 明朝" w:cs="ＭＳ 明朝" w:hint="eastAsia"/>
        </w:rPr>
        <w:t>②</w:t>
      </w:r>
      <w:r w:rsidRPr="00A06E93">
        <w:rPr>
          <w:rFonts w:ascii="Century" w:eastAsia="ＭＳ Ｐ明朝" w:hAnsi="Century"/>
        </w:rPr>
        <w:t>取引年月日</w:t>
      </w:r>
      <w:r w:rsidR="0022372C" w:rsidRPr="00A06E93">
        <w:rPr>
          <w:rFonts w:ascii="Century" w:eastAsia="ＭＳ Ｐ明朝" w:hAnsi="Century"/>
        </w:rPr>
        <w:t xml:space="preserve">　</w:t>
      </w:r>
      <w:r w:rsidRPr="00A06E93">
        <w:rPr>
          <w:rFonts w:ascii="Century" w:eastAsia="ＭＳ Ｐ明朝" w:hAnsi="Century"/>
        </w:rPr>
        <w:t>→</w:t>
      </w:r>
      <w:r w:rsidR="0022372C" w:rsidRPr="00A06E93">
        <w:rPr>
          <w:rFonts w:ascii="Century" w:eastAsia="ＭＳ Ｐ明朝" w:hAnsi="Century"/>
        </w:rPr>
        <w:t xml:space="preserve">　</w:t>
      </w:r>
      <w:r w:rsidRPr="00A06E93">
        <w:rPr>
          <w:rFonts w:ascii="ＭＳ 明朝" w:eastAsia="ＭＳ 明朝" w:hAnsi="ＭＳ 明朝" w:cs="ＭＳ 明朝" w:hint="eastAsia"/>
        </w:rPr>
        <w:t>②</w:t>
      </w:r>
      <w:r w:rsidRPr="00A06E93">
        <w:rPr>
          <w:rFonts w:ascii="Century" w:eastAsia="ＭＳ Ｐ明朝" w:hAnsi="Century"/>
        </w:rPr>
        <w:t>[1008]</w:t>
      </w:r>
      <w:r w:rsidRPr="00A06E93">
        <w:rPr>
          <w:rFonts w:ascii="Century" w:eastAsia="ＭＳ Ｐ明朝" w:hAnsi="Century"/>
        </w:rPr>
        <w:t>帳票年月日（明細に取引年月日の記載が必</w:t>
      </w:r>
      <w:bookmarkStart w:id="0" w:name="_GoBack"/>
      <w:bookmarkEnd w:id="0"/>
      <w:r w:rsidRPr="00A06E93">
        <w:rPr>
          <w:rFonts w:ascii="Century" w:eastAsia="ＭＳ Ｐ明朝" w:hAnsi="Century"/>
        </w:rPr>
        <w:t>要な場合は</w:t>
      </w:r>
      <w:r w:rsidRPr="00A06E93">
        <w:rPr>
          <w:rFonts w:ascii="Century" w:eastAsia="ＭＳ Ｐ明朝" w:hAnsi="Century"/>
        </w:rPr>
        <w:t>[1251]</w:t>
      </w:r>
      <w:r w:rsidRPr="00A06E93">
        <w:rPr>
          <w:rFonts w:ascii="Century" w:eastAsia="ＭＳ Ｐ明朝" w:hAnsi="Century"/>
        </w:rPr>
        <w:t>明細別備考欄等の項目を利用する。）</w:t>
      </w:r>
    </w:p>
    <w:p w:rsidR="00816CD0" w:rsidRPr="00A06E93" w:rsidRDefault="00816CD0" w:rsidP="0022372C">
      <w:pPr>
        <w:pStyle w:val="a7"/>
        <w:numPr>
          <w:ilvl w:val="0"/>
          <w:numId w:val="1"/>
        </w:numPr>
        <w:ind w:leftChars="0"/>
        <w:rPr>
          <w:rFonts w:ascii="Century" w:eastAsia="ＭＳ Ｐ明朝" w:hAnsi="Century"/>
        </w:rPr>
      </w:pPr>
      <w:r w:rsidRPr="00A06E93">
        <w:rPr>
          <w:rFonts w:ascii="Century" w:eastAsia="ＭＳ Ｐ明朝" w:hAnsi="Century"/>
        </w:rPr>
        <w:t>括弧書きにもあるように、取引年月日の記載項目に対して</w:t>
      </w:r>
      <w:r w:rsidRPr="00A06E93">
        <w:rPr>
          <w:rFonts w:ascii="Century" w:eastAsia="ＭＳ Ｐ明朝" w:hAnsi="Century"/>
        </w:rPr>
        <w:t>[1008]</w:t>
      </w:r>
      <w:r w:rsidRPr="00A06E93">
        <w:rPr>
          <w:rFonts w:ascii="Century" w:eastAsia="ＭＳ Ｐ明朝" w:hAnsi="Century"/>
        </w:rPr>
        <w:t>帳票年月日に限定しているわけではない。</w:t>
      </w:r>
    </w:p>
    <w:p w:rsidR="00816CD0" w:rsidRPr="00A06E93" w:rsidRDefault="00816CD0" w:rsidP="0022372C">
      <w:pPr>
        <w:pStyle w:val="a7"/>
        <w:numPr>
          <w:ilvl w:val="0"/>
          <w:numId w:val="1"/>
        </w:numPr>
        <w:ind w:leftChars="0"/>
        <w:rPr>
          <w:rFonts w:ascii="Century" w:eastAsia="ＭＳ Ｐ明朝" w:hAnsi="Century"/>
        </w:rPr>
      </w:pPr>
      <w:r w:rsidRPr="00A06E93">
        <w:rPr>
          <w:rFonts w:ascii="Century" w:eastAsia="ＭＳ Ｐ明朝" w:hAnsi="Century"/>
        </w:rPr>
        <w:t>契約業務を受けた請求業務だけでなく、出来高要請を受けた請求業務など、業務によって、</w:t>
      </w:r>
      <w:r w:rsidRPr="00A06E93">
        <w:rPr>
          <w:rFonts w:ascii="Century" w:eastAsia="ＭＳ Ｐ明朝" w:hAnsi="Century"/>
        </w:rPr>
        <w:t>[1008]</w:t>
      </w:r>
      <w:r w:rsidRPr="00A06E93">
        <w:rPr>
          <w:rFonts w:ascii="Century" w:eastAsia="ＭＳ Ｐ明朝" w:hAnsi="Century"/>
        </w:rPr>
        <w:t>帳票年月日の位置付けは異なる。（単なる請求書の発行日や取引年月日など）</w:t>
      </w:r>
    </w:p>
    <w:p w:rsidR="00816CD0" w:rsidRPr="00A06E93" w:rsidRDefault="00816CD0" w:rsidP="0022372C">
      <w:pPr>
        <w:ind w:leftChars="1" w:left="424" w:hangingChars="201" w:hanging="422"/>
        <w:rPr>
          <w:rFonts w:ascii="Century" w:eastAsia="ＭＳ Ｐ明朝" w:hAnsi="Century"/>
        </w:rPr>
      </w:pPr>
      <w:r w:rsidRPr="00A06E93">
        <w:rPr>
          <w:rFonts w:ascii="Century" w:eastAsia="ＭＳ Ｐ明朝" w:hAnsi="Century"/>
        </w:rPr>
        <w:t>(3).</w:t>
      </w:r>
      <w:r w:rsidRPr="00A06E93">
        <w:rPr>
          <w:rFonts w:ascii="Century" w:eastAsia="ＭＳ Ｐ明朝" w:hAnsi="Century"/>
        </w:rPr>
        <w:t>請求書に対して、取引年月日の記載は従前（区分記載請求書等保存方式およびそれ以前）から求められており、適格請求書等保存方式への移行に伴って、その取り扱いが変更されたといった話はない。</w:t>
      </w:r>
    </w:p>
    <w:p w:rsidR="00816CD0" w:rsidRPr="00A06E93" w:rsidRDefault="00816CD0" w:rsidP="0022372C">
      <w:pPr>
        <w:ind w:leftChars="202" w:left="424"/>
        <w:rPr>
          <w:rFonts w:ascii="Century" w:eastAsia="ＭＳ Ｐ明朝" w:hAnsi="Century"/>
        </w:rPr>
      </w:pPr>
      <w:r w:rsidRPr="00A06E93">
        <w:rPr>
          <w:rFonts w:ascii="Century" w:eastAsia="ＭＳ Ｐ明朝" w:hAnsi="Century"/>
        </w:rPr>
        <w:t>また、現行の消費税法の中で、現在の規約、および、その運用で、規約改定が求められるような問題が発生したことはないと認識している。</w:t>
      </w:r>
    </w:p>
    <w:p w:rsidR="00816CD0" w:rsidRPr="00A06E93" w:rsidRDefault="00816CD0" w:rsidP="0022372C">
      <w:pPr>
        <w:pStyle w:val="a7"/>
        <w:numPr>
          <w:ilvl w:val="0"/>
          <w:numId w:val="3"/>
        </w:numPr>
        <w:ind w:leftChars="0" w:left="851"/>
        <w:rPr>
          <w:rFonts w:ascii="Century" w:eastAsia="ＭＳ Ｐ明朝" w:hAnsi="Century"/>
        </w:rPr>
      </w:pPr>
      <w:r w:rsidRPr="00A06E93">
        <w:rPr>
          <w:rFonts w:ascii="Century" w:eastAsia="ＭＳ Ｐ明朝" w:hAnsi="Century"/>
        </w:rPr>
        <w:t>現行ルールの中で、税制改正（税率アップ）等の税務対応を実施している。</w:t>
      </w:r>
    </w:p>
    <w:p w:rsidR="00816CD0" w:rsidRPr="00A06E93" w:rsidRDefault="00816CD0" w:rsidP="0022372C">
      <w:pPr>
        <w:pStyle w:val="a7"/>
        <w:numPr>
          <w:ilvl w:val="0"/>
          <w:numId w:val="3"/>
        </w:numPr>
        <w:ind w:leftChars="0" w:left="851"/>
        <w:rPr>
          <w:rFonts w:ascii="Century" w:eastAsia="ＭＳ Ｐ明朝" w:hAnsi="Century"/>
        </w:rPr>
      </w:pPr>
      <w:r w:rsidRPr="00A06E93">
        <w:rPr>
          <w:rFonts w:ascii="Century" w:eastAsia="ＭＳ Ｐ明朝" w:hAnsi="Century"/>
        </w:rPr>
        <w:t>適格請求書等保存方式への移行時も、これまでの税率改正時と同様に運用でカバーできるものと想定している。</w:t>
      </w:r>
    </w:p>
    <w:p w:rsidR="0022372C" w:rsidRPr="00A06E93" w:rsidRDefault="0022372C" w:rsidP="0022372C">
      <w:pPr>
        <w:pStyle w:val="a7"/>
        <w:ind w:leftChars="0" w:left="851"/>
        <w:jc w:val="right"/>
        <w:rPr>
          <w:rFonts w:ascii="Century" w:eastAsia="ＭＳ Ｐ明朝" w:hAnsi="Century"/>
        </w:rPr>
      </w:pPr>
      <w:r w:rsidRPr="00A06E93">
        <w:rPr>
          <w:rFonts w:ascii="Century" w:eastAsia="ＭＳ Ｐ明朝" w:hAnsi="Century"/>
        </w:rPr>
        <w:t>以上</w:t>
      </w:r>
    </w:p>
    <w:sectPr w:rsidR="0022372C" w:rsidRPr="00A06E93" w:rsidSect="00A06E93">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31C" w:rsidRDefault="0002331C" w:rsidP="00183D9B">
      <w:r>
        <w:separator/>
      </w:r>
    </w:p>
  </w:endnote>
  <w:endnote w:type="continuationSeparator" w:id="0">
    <w:p w:rsidR="0002331C" w:rsidRDefault="0002331C" w:rsidP="001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476982"/>
      <w:docPartObj>
        <w:docPartGallery w:val="Page Numbers (Bottom of Page)"/>
        <w:docPartUnique/>
      </w:docPartObj>
    </w:sdtPr>
    <w:sdtEndPr/>
    <w:sdtContent>
      <w:p w:rsidR="00183D9B" w:rsidRDefault="00183D9B">
        <w:pPr>
          <w:pStyle w:val="a5"/>
          <w:jc w:val="center"/>
        </w:pPr>
        <w:r>
          <w:fldChar w:fldCharType="begin"/>
        </w:r>
        <w:r>
          <w:instrText>PAGE   \* MERGEFORMAT</w:instrText>
        </w:r>
        <w:r>
          <w:fldChar w:fldCharType="separate"/>
        </w:r>
        <w:r w:rsidR="00A06E93" w:rsidRPr="00A06E93">
          <w:rPr>
            <w:noProof/>
            <w:lang w:val="ja-JP"/>
          </w:rPr>
          <w:t>1</w:t>
        </w:r>
        <w:r>
          <w:fldChar w:fldCharType="end"/>
        </w:r>
      </w:p>
    </w:sdtContent>
  </w:sdt>
  <w:p w:rsidR="00183D9B" w:rsidRDefault="00183D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31C" w:rsidRDefault="0002331C" w:rsidP="00183D9B">
      <w:r>
        <w:separator/>
      </w:r>
    </w:p>
  </w:footnote>
  <w:footnote w:type="continuationSeparator" w:id="0">
    <w:p w:rsidR="0002331C" w:rsidRDefault="0002331C" w:rsidP="001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9B" w:rsidRDefault="003546AA">
    <w:pPr>
      <w:pStyle w:val="a3"/>
    </w:pPr>
    <w:fldSimple w:instr=" FILENAME   \* MERGEFORMAT ">
      <w:r w:rsidR="00C044C0">
        <w:rPr>
          <w:noProof/>
        </w:rPr>
        <w:t>L-2022-002 [免税事業者等の区分に対応するための課税分類コードの追加]について20220908-1.docx</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4C0" w:rsidRDefault="00C044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74698"/>
    <w:multiLevelType w:val="hybridMultilevel"/>
    <w:tmpl w:val="D084CFBA"/>
    <w:lvl w:ilvl="0" w:tplc="AC50FA88">
      <w:start w:val="1"/>
      <w:numFmt w:val="decimalEnclosedCircle"/>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44732E18"/>
    <w:multiLevelType w:val="hybridMultilevel"/>
    <w:tmpl w:val="2676E990"/>
    <w:lvl w:ilvl="0" w:tplc="D67A7EEA">
      <w:start w:val="1"/>
      <w:numFmt w:val="decimalEnclosedCircle"/>
      <w:lvlText w:val="%1"/>
      <w:lvlJc w:val="left"/>
      <w:pPr>
        <w:ind w:left="1268" w:hanging="4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64845DB1"/>
    <w:multiLevelType w:val="hybridMultilevel"/>
    <w:tmpl w:val="4FD4CE08"/>
    <w:lvl w:ilvl="0" w:tplc="D67A7EEA">
      <w:start w:val="1"/>
      <w:numFmt w:val="decimalEnclosedCircle"/>
      <w:lvlText w:val="%1"/>
      <w:lvlJc w:val="left"/>
      <w:pPr>
        <w:ind w:left="844" w:hanging="4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72FB6316"/>
    <w:multiLevelType w:val="hybridMultilevel"/>
    <w:tmpl w:val="98E05172"/>
    <w:lvl w:ilvl="0" w:tplc="983CCB94">
      <w:start w:val="1"/>
      <w:numFmt w:val="bullet"/>
      <w:lvlText w:val="・"/>
      <w:lvlJc w:val="left"/>
      <w:pPr>
        <w:ind w:left="784" w:hanging="360"/>
      </w:pPr>
      <w:rPr>
        <w:rFonts w:ascii="游明朝" w:eastAsia="游明朝" w:hAnsi="游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D9B"/>
    <w:rsid w:val="0002331C"/>
    <w:rsid w:val="000E22F7"/>
    <w:rsid w:val="00183D9B"/>
    <w:rsid w:val="0022372C"/>
    <w:rsid w:val="003546AA"/>
    <w:rsid w:val="00816CD0"/>
    <w:rsid w:val="00A06E93"/>
    <w:rsid w:val="00BF6819"/>
    <w:rsid w:val="00C044C0"/>
    <w:rsid w:val="00C24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D1776E-0155-43D4-993D-7620B8E1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D9B"/>
    <w:pPr>
      <w:tabs>
        <w:tab w:val="center" w:pos="4252"/>
        <w:tab w:val="right" w:pos="8504"/>
      </w:tabs>
      <w:snapToGrid w:val="0"/>
    </w:pPr>
  </w:style>
  <w:style w:type="character" w:customStyle="1" w:styleId="a4">
    <w:name w:val="ヘッダー (文字)"/>
    <w:basedOn w:val="a0"/>
    <w:link w:val="a3"/>
    <w:uiPriority w:val="99"/>
    <w:rsid w:val="00183D9B"/>
  </w:style>
  <w:style w:type="paragraph" w:styleId="a5">
    <w:name w:val="footer"/>
    <w:basedOn w:val="a"/>
    <w:link w:val="a6"/>
    <w:uiPriority w:val="99"/>
    <w:unhideWhenUsed/>
    <w:rsid w:val="00183D9B"/>
    <w:pPr>
      <w:tabs>
        <w:tab w:val="center" w:pos="4252"/>
        <w:tab w:val="right" w:pos="8504"/>
      </w:tabs>
      <w:snapToGrid w:val="0"/>
    </w:pPr>
  </w:style>
  <w:style w:type="character" w:customStyle="1" w:styleId="a6">
    <w:name w:val="フッター (文字)"/>
    <w:basedOn w:val="a0"/>
    <w:link w:val="a5"/>
    <w:uiPriority w:val="99"/>
    <w:rsid w:val="00183D9B"/>
  </w:style>
  <w:style w:type="paragraph" w:styleId="a7">
    <w:name w:val="List Paragraph"/>
    <w:basedOn w:val="a"/>
    <w:uiPriority w:val="34"/>
    <w:qFormat/>
    <w:rsid w:val="002237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帆足</dc:creator>
  <cp:keywords/>
  <dc:description/>
  <cp:lastModifiedBy>帆足</cp:lastModifiedBy>
  <cp:revision>6</cp:revision>
  <dcterms:created xsi:type="dcterms:W3CDTF">2022-09-08T23:40:00Z</dcterms:created>
  <dcterms:modified xsi:type="dcterms:W3CDTF">2022-09-08T23:57:00Z</dcterms:modified>
</cp:coreProperties>
</file>